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</w:t>
            </w:r>
            <w:proofErr w:type="spellStart"/>
            <w:r>
              <w:t>Славнефть</w:t>
            </w:r>
            <w:proofErr w:type="spellEnd"/>
            <w:r>
              <w:t>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4E061E" w:rsidP="009A79DA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И.П.Будалова</w:t>
            </w:r>
            <w:proofErr w:type="spellEnd"/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>Председатель Тендерной комисс</w:t>
            </w:r>
            <w:proofErr w:type="gramStart"/>
            <w:r>
              <w:t xml:space="preserve">ии </w:t>
            </w:r>
            <w:r w:rsidR="009A79DA">
              <w:br/>
            </w:r>
            <w:r>
              <w:t>ООО</w:t>
            </w:r>
            <w:proofErr w:type="gramEnd"/>
            <w:r>
              <w:t xml:space="preserve">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 xml:space="preserve">__________________ </w:t>
            </w:r>
            <w:proofErr w:type="spellStart"/>
            <w:r>
              <w:t>А.И.Клочихин</w:t>
            </w:r>
            <w:proofErr w:type="spellEnd"/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434C03">
              <w:t>6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A2580" w:rsidRDefault="004E061E" w:rsidP="004E061E">
      <w:pPr>
        <w:spacing w:before="120"/>
        <w:rPr>
          <w:b/>
        </w:rPr>
      </w:pPr>
      <w:r w:rsidRPr="00645232">
        <w:rPr>
          <w:b/>
          <w:color w:val="000000"/>
        </w:rPr>
        <w:t>№</w:t>
      </w:r>
      <w:r w:rsidR="0067735E">
        <w:rPr>
          <w:b/>
          <w:color w:val="000000"/>
        </w:rPr>
        <w:t xml:space="preserve"> </w:t>
      </w:r>
      <w:r w:rsidR="00FB6A21">
        <w:rPr>
          <w:b/>
          <w:color w:val="000000"/>
        </w:rPr>
        <w:t>081-</w:t>
      </w:r>
      <w:r w:rsidR="0067735E">
        <w:rPr>
          <w:b/>
          <w:color w:val="000000"/>
        </w:rPr>
        <w:t>ДО-2016</w:t>
      </w:r>
      <w:r w:rsidRPr="00645232">
        <w:rPr>
          <w:b/>
          <w:color w:val="000000"/>
        </w:rPr>
        <w:t xml:space="preserve"> </w:t>
      </w:r>
      <w:r>
        <w:rPr>
          <w:b/>
          <w:color w:val="000000"/>
        </w:rPr>
        <w:t xml:space="preserve">   </w:t>
      </w:r>
      <w:r w:rsidRPr="00A7548F">
        <w:rPr>
          <w:color w:val="000000"/>
        </w:rPr>
        <w:t>от «</w:t>
      </w:r>
      <w:r>
        <w:rPr>
          <w:color w:val="000000"/>
        </w:rPr>
        <w:t xml:space="preserve">___ </w:t>
      </w:r>
      <w:r w:rsidRPr="00A7548F">
        <w:rPr>
          <w:color w:val="000000"/>
        </w:rPr>
        <w:t>»</w:t>
      </w:r>
      <w:r w:rsidRPr="00DE15B5">
        <w:t xml:space="preserve"> </w:t>
      </w:r>
      <w:r>
        <w:t>__________</w:t>
      </w:r>
      <w:r w:rsidRPr="00DE15B5">
        <w:t xml:space="preserve"> 201</w:t>
      </w:r>
      <w:r w:rsidR="00434C03">
        <w:t>6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на </w:t>
      </w:r>
      <w:r w:rsidR="00F86BD6">
        <w:rPr>
          <w:rFonts w:ascii="Times New Roman" w:hAnsi="Times New Roman" w:cs="Times New Roman"/>
          <w:b/>
          <w:sz w:val="24"/>
          <w:szCs w:val="24"/>
        </w:rPr>
        <w:t>Выполнение комплекса работ по ремонту наружного водопровода методом «Труба в трубе»</w:t>
      </w:r>
      <w:r w:rsidR="0019628C">
        <w:rPr>
          <w:rFonts w:ascii="Times New Roman" w:hAnsi="Times New Roman" w:cs="Times New Roman"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</w:t>
      </w:r>
      <w:r w:rsidR="000C04AC" w:rsidRPr="004E061E">
        <w:rPr>
          <w:rFonts w:ascii="Times New Roman" w:eastAsia="Times New Roman" w:hAnsi="Times New Roman" w:cs="Times New Roman"/>
          <w:b/>
          <w:sz w:val="24"/>
          <w:szCs w:val="24"/>
        </w:rPr>
        <w:t>СП ЯНОС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» в соответствии с </w:t>
      </w:r>
      <w:r w:rsidR="000C04AC" w:rsidRPr="004E061E">
        <w:rPr>
          <w:rFonts w:ascii="Times New Roman" w:eastAsia="Times New Roman" w:hAnsi="Times New Roman" w:cs="Times New Roman"/>
          <w:b/>
          <w:sz w:val="24"/>
          <w:szCs w:val="24"/>
        </w:rPr>
        <w:t>техническим заданием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(указать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требуемый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FB6A21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FB6A21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«</w:t>
      </w:r>
      <w:r w:rsidR="00FB6A21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73CF1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173CF1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73CF1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>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173CF1">
        <w:rPr>
          <w:rFonts w:ascii="Times New Roman" w:eastAsia="Times New Roman" w:hAnsi="Times New Roman" w:cs="Times New Roman"/>
          <w:sz w:val="24"/>
          <w:szCs w:val="24"/>
        </w:rPr>
        <w:t>081-ДО-2016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Конверт доставляется представителем Претендента,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экспресс-почтой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или заказным письмом с уведомлением о вручении по адресу: 150000,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При приеме оферт в электронном виде они принимаются в виде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скан-образов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(файл в формате .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) на электронный адрес </w:t>
      </w:r>
      <w:hyperlink r:id="rId9" w:tgtFrame="_blank" w:history="1">
        <w:r w:rsidRPr="00A71F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tender@yanos.slavneft.ru</w:t>
        </w:r>
      </w:hyperlink>
      <w:r w:rsidRPr="00A71FC0">
        <w:rPr>
          <w:rFonts w:ascii="Times New Roman" w:eastAsia="Times New Roman" w:hAnsi="Times New Roman" w:cs="Times New Roman"/>
          <w:sz w:val="24"/>
          <w:szCs w:val="24"/>
        </w:rPr>
        <w:t>. Тема письма должна содержать номер ПДО. Письма без номера ПДО не будут рассмотрены.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Предложения, представленные позже указанного срока, к рассмотрению не принимаются.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Заривняк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Алексей Алексеевич</w:t>
      </w:r>
    </w:p>
    <w:p w:rsidR="00A71FC0" w:rsidRPr="00434C03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434C03"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915-990-40-75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</w:t>
      </w:r>
      <w:r w:rsidR="00434C03">
        <w:rPr>
          <w:rStyle w:val="a3"/>
          <w:rFonts w:ascii="Times New Roman" w:eastAsia="Times New Roman" w:hAnsi="Times New Roman" w:cs="Times New Roman"/>
          <w:sz w:val="24"/>
          <w:szCs w:val="24"/>
          <w:lang w:val="en-US"/>
        </w:rPr>
        <w:t>Alexe1101@bk.ru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тел.: (4852) 49-82-64, факс: (4852) 49-93-00, E-mail: </w:t>
      </w:r>
      <w:hyperlink r:id="rId10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173CF1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73CF1"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F5666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не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несет какой бы то ни было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Pr="004E061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F86BD6">
        <w:rPr>
          <w:rFonts w:ascii="Times New Roman" w:hAnsi="Times New Roman" w:cs="Times New Roman"/>
          <w:b/>
          <w:sz w:val="24"/>
          <w:szCs w:val="24"/>
        </w:rPr>
        <w:t>Выполнение комплекса работ по ремонту наружного водопровода методом «Труба в трубе»</w:t>
      </w:r>
      <w:r w:rsidR="006773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«СП ЯНОС» в соответствии с техническим заданием</w:t>
      </w:r>
      <w:r w:rsidRPr="004E06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условиях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обязуемся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и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</w:t>
      </w:r>
      <w:proofErr w:type="gramStart"/>
      <w:r w:rsidRPr="004E061E">
        <w:rPr>
          <w:rFonts w:ascii="Times New Roman" w:hAnsi="Times New Roman" w:cs="Times New Roman"/>
          <w:sz w:val="24"/>
          <w:szCs w:val="24"/>
        </w:rPr>
        <w:t>о ООО</w:t>
      </w:r>
      <w:proofErr w:type="gramEnd"/>
      <w:r w:rsidRPr="004E061E">
        <w:rPr>
          <w:rFonts w:ascii="Times New Roman" w:hAnsi="Times New Roman" w:cs="Times New Roman"/>
          <w:sz w:val="24"/>
          <w:szCs w:val="24"/>
        </w:rPr>
        <w:t xml:space="preserve">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051D2B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385445</wp:posOffset>
                </wp:positionH>
                <wp:positionV relativeFrom="paragraph">
                  <wp:posOffset>-201295</wp:posOffset>
                </wp:positionV>
                <wp:extent cx="1257300" cy="914400"/>
                <wp:effectExtent l="635" t="0" r="0" b="444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НА БЛАНКЕ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Исх. номер</w:t>
                            </w:r>
                          </w:p>
                          <w:p w:rsidR="003410AE" w:rsidRPr="00D62FEA" w:rsidRDefault="003410AE" w:rsidP="004E061E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0.35pt;margin-top:-15.85pt;width:99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    <v:textbox>
                  <w:txbxContent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НА БЛАНКЕ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Исх. номер</w:t>
                      </w:r>
                    </w:p>
                    <w:p w:rsidR="003410AE" w:rsidRPr="00D62FEA" w:rsidRDefault="003410AE" w:rsidP="004E061E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62FEA">
                        <w:rPr>
                          <w:rFonts w:ascii="Arial" w:hAnsi="Arial" w:cs="Arial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</w:t>
      </w:r>
      <w:proofErr w:type="gramStart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,</w:t>
      </w:r>
      <w:proofErr w:type="gramEnd"/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 xml:space="preserve">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E902BE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 направляет настоящую оферту ОАО «</w:t>
      </w:r>
      <w:proofErr w:type="spellStart"/>
      <w:r w:rsidRPr="00A71FC0">
        <w:rPr>
          <w:rFonts w:ascii="Times New Roman" w:eastAsia="Times New Roman" w:hAnsi="Times New Roman" w:cs="Times New Roman"/>
          <w:sz w:val="24"/>
          <w:szCs w:val="24"/>
        </w:rPr>
        <w:t>Славнефть</w:t>
      </w:r>
      <w:proofErr w:type="spell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-ЯНОС» с целью заключения договора на </w:t>
      </w:r>
      <w:r w:rsidR="00F86BD6">
        <w:rPr>
          <w:rFonts w:ascii="Times New Roman" w:eastAsia="Times New Roman" w:hAnsi="Times New Roman" w:cs="Times New Roman"/>
          <w:sz w:val="24"/>
          <w:szCs w:val="24"/>
        </w:rPr>
        <w:t xml:space="preserve">выполнение комплекса работ по ремонту наружного водопровода методом «Труба в трубе» 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87C3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81"/>
        <w:gridCol w:w="5491"/>
      </w:tblGrid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4E06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A71FC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F86BD6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комплекса работ по ремонту наружного водопровода методом «Труба в трубе»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86BD6">
        <w:rPr>
          <w:rFonts w:ascii="Times New Roman" w:eastAsia="Times New Roman" w:hAnsi="Times New Roman" w:cs="Times New Roman"/>
          <w:sz w:val="24"/>
          <w:szCs w:val="24"/>
        </w:rPr>
        <w:t>Выполнение комплекса работ по ремонту наружного водопровода методом «Труба в трубе»</w:t>
      </w:r>
      <w:r w:rsidR="0019628C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67735E"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r w:rsidR="00F86BD6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г, окончание работ – </w:t>
      </w:r>
      <w:r w:rsidR="00F86BD6">
        <w:rPr>
          <w:rFonts w:ascii="Times New Roman" w:eastAsia="Times New Roman" w:hAnsi="Times New Roman" w:cs="Times New Roman"/>
          <w:sz w:val="24"/>
          <w:szCs w:val="24"/>
        </w:rPr>
        <w:t>22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6BD6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6642B3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71A7">
        <w:rPr>
          <w:rFonts w:ascii="Times New Roman" w:eastAsia="Calibri" w:hAnsi="Times New Roman" w:cs="Times New Roman"/>
          <w:sz w:val="24"/>
          <w:szCs w:val="24"/>
        </w:rPr>
        <w:t>Общество с ограниченной Ответственностью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«Санаторий-профилакторий</w:t>
      </w:r>
      <w:r w:rsidRPr="00C471A7">
        <w:rPr>
          <w:rFonts w:ascii="Times New Roman" w:hAnsi="Times New Roman" w:cs="Times New Roman"/>
          <w:sz w:val="24"/>
          <w:szCs w:val="24"/>
        </w:rPr>
        <w:t xml:space="preserve"> </w:t>
      </w:r>
      <w:r w:rsidRPr="00C471A7">
        <w:rPr>
          <w:rFonts w:ascii="Times New Roman" w:eastAsia="Calibri" w:hAnsi="Times New Roman" w:cs="Times New Roman"/>
          <w:sz w:val="24"/>
          <w:szCs w:val="24"/>
        </w:rPr>
        <w:t>ЯРОСЛАВНЕФТЕОРГСИНТЕЗ»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150522 </w:t>
      </w:r>
      <w:proofErr w:type="gramStart"/>
      <w:r w:rsidRPr="00987C3C">
        <w:rPr>
          <w:rFonts w:ascii="Times New Roman" w:eastAsia="Calibri" w:hAnsi="Times New Roman" w:cs="Times New Roman"/>
          <w:sz w:val="24"/>
          <w:szCs w:val="24"/>
        </w:rPr>
        <w:t>Ярославская</w:t>
      </w:r>
      <w:proofErr w:type="gramEnd"/>
      <w:r w:rsidRPr="00987C3C">
        <w:rPr>
          <w:rFonts w:ascii="Times New Roman" w:eastAsia="Calibri" w:hAnsi="Times New Roman" w:cs="Times New Roman"/>
          <w:sz w:val="24"/>
          <w:szCs w:val="24"/>
        </w:rPr>
        <w:t xml:space="preserve"> обл.,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Ярославский р-н, п. пансионата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«Ярославль», санаторий-профилакторий</w:t>
      </w:r>
      <w:r w:rsidRPr="00987C3C">
        <w:rPr>
          <w:rFonts w:ascii="Times New Roman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Выдаваемая техническая документация: дефектная ведомость,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отказа или уклонения Победителя отбора от подписания договора подряда Победитель будет обязан, 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безусловно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</w:t>
      </w:r>
      <w:proofErr w:type="gramStart"/>
      <w:r w:rsidRPr="00A71FC0">
        <w:rPr>
          <w:rFonts w:ascii="Times New Roman" w:eastAsia="Times New Roman" w:hAnsi="Times New Roman" w:cs="Times New Roman"/>
          <w:sz w:val="24"/>
          <w:szCs w:val="24"/>
        </w:rPr>
        <w:t>и ООО</w:t>
      </w:r>
      <w:proofErr w:type="gramEnd"/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bCs/>
        </w:rPr>
        <w:t xml:space="preserve">1.1. </w:t>
      </w:r>
      <w:r w:rsidRPr="002C756D">
        <w:rPr>
          <w:rFonts w:ascii="Times New Roman" w:eastAsia="Times New Roman" w:hAnsi="Times New Roman" w:cs="Times New Roman"/>
          <w:bCs/>
        </w:rPr>
        <w:t xml:space="preserve">Подрядчик по заданию </w:t>
      </w:r>
      <w:r w:rsidR="00F86BD6">
        <w:rPr>
          <w:rFonts w:ascii="Times New Roman" w:eastAsia="Times New Roman" w:hAnsi="Times New Roman" w:cs="Times New Roman"/>
          <w:sz w:val="24"/>
          <w:szCs w:val="24"/>
        </w:rPr>
        <w:t>выполнение комплекса работ по ремонту наружного водопровода методом «Труба в трубе»</w:t>
      </w:r>
      <w:r w:rsidR="008371C8">
        <w:rPr>
          <w:rFonts w:ascii="Times New Roman" w:hAnsi="Times New Roman" w:cs="Times New Roman"/>
          <w:sz w:val="24"/>
          <w:szCs w:val="24"/>
        </w:rPr>
        <w:t xml:space="preserve"> </w:t>
      </w:r>
      <w:r w:rsidRPr="004F4D48">
        <w:rPr>
          <w:rFonts w:ascii="Times New Roman" w:eastAsia="Times New Roman" w:hAnsi="Times New Roman" w:cs="Times New Roman"/>
        </w:rPr>
        <w:t>ООО «СП ЯНОС»,</w:t>
      </w:r>
      <w:r w:rsidRPr="002C756D">
        <w:rPr>
          <w:rFonts w:ascii="Times New Roman" w:eastAsia="Times New Roman" w:hAnsi="Times New Roman" w:cs="Times New Roman"/>
          <w:b/>
        </w:rPr>
        <w:t xml:space="preserve"> </w:t>
      </w:r>
      <w:r w:rsidRPr="002C756D">
        <w:rPr>
          <w:rFonts w:ascii="Times New Roman" w:eastAsia="Times New Roman" w:hAnsi="Times New Roman" w:cs="Times New Roman"/>
        </w:rPr>
        <w:t>на основании Технического задания заказчика, указанного в приложении № 1.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67735E">
        <w:rPr>
          <w:rFonts w:ascii="Times New Roman" w:eastAsia="Times New Roman" w:hAnsi="Times New Roman" w:cs="Times New Roman"/>
        </w:rPr>
        <w:t xml:space="preserve">4 </w:t>
      </w:r>
      <w:r w:rsidR="00F86BD6">
        <w:rPr>
          <w:rFonts w:ascii="Times New Roman" w:eastAsia="Times New Roman" w:hAnsi="Times New Roman" w:cs="Times New Roman"/>
        </w:rPr>
        <w:t>мая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F86BD6">
        <w:rPr>
          <w:rFonts w:ascii="Times New Roman" w:eastAsia="Times New Roman" w:hAnsi="Times New Roman" w:cs="Times New Roman"/>
        </w:rPr>
        <w:t>22</w:t>
      </w:r>
      <w:r w:rsidRPr="002C756D">
        <w:rPr>
          <w:rFonts w:ascii="Times New Roman" w:eastAsia="Times New Roman" w:hAnsi="Times New Roman" w:cs="Times New Roman"/>
        </w:rPr>
        <w:t xml:space="preserve"> </w:t>
      </w:r>
      <w:r w:rsidR="00F86BD6">
        <w:rPr>
          <w:rFonts w:ascii="Times New Roman" w:eastAsia="Times New Roman" w:hAnsi="Times New Roman" w:cs="Times New Roman"/>
        </w:rPr>
        <w:t>мая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051D2B" w:rsidRPr="002C756D">
        <w:rPr>
          <w:rFonts w:ascii="Times New Roman" w:eastAsia="Times New Roman" w:hAnsi="Times New Roman" w:cs="Times New Roman"/>
        </w:rPr>
        <w:t>6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5F247D" w:rsidP="005F247D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1.3. Объемы, виды и сроки выполнения работ, неучтенных в приложении №1 к настоящему Договору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и проводимых в рамках выполнения </w:t>
      </w:r>
      <w:r w:rsidRPr="005F247D">
        <w:rPr>
          <w:rFonts w:ascii="Times New Roman" w:eastAsia="Times New Roman" w:hAnsi="Times New Roman" w:cs="Times New Roman"/>
          <w:bCs/>
          <w:color w:val="000000"/>
        </w:rPr>
        <w:t>комплекса работ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по реконструкции КТП ООО «СП «ЯНОС»,</w:t>
      </w:r>
      <w:r w:rsidRPr="005F247D">
        <w:rPr>
          <w:rFonts w:ascii="Times New Roman" w:eastAsia="Times New Roman" w:hAnsi="Times New Roman" w:cs="Times New Roman"/>
        </w:rPr>
        <w:t xml:space="preserve"> по дополнительно выпускаемой документации,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могут</w:t>
      </w:r>
      <w:r w:rsidRPr="005F247D">
        <w:rPr>
          <w:rFonts w:ascii="Times New Roman" w:eastAsia="Times New Roman" w:hAnsi="Times New Roman" w:cs="Times New Roman"/>
          <w:iCs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быть оформлены дополнительными соглашениями к настоящему Договору.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1.4.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Pr="005F247D">
        <w:rPr>
          <w:rFonts w:ascii="Times New Roman" w:eastAsia="Times New Roman" w:hAnsi="Times New Roman" w:cs="Times New Roman"/>
        </w:rPr>
        <w:t xml:space="preserve"> декабря 201</w:t>
      </w:r>
      <w:r w:rsidR="00051D2B">
        <w:rPr>
          <w:rFonts w:ascii="Times New Roman" w:eastAsia="Times New Roman" w:hAnsi="Times New Roman" w:cs="Times New Roman"/>
        </w:rPr>
        <w:t>6</w:t>
      </w:r>
      <w:r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2.1. Стоимость работ,</w:t>
      </w:r>
      <w:r w:rsidRPr="005F247D">
        <w:rPr>
          <w:rFonts w:ascii="Times New Roman" w:eastAsia="Times New Roman" w:hAnsi="Times New Roman" w:cs="Times New Roman"/>
          <w:b/>
        </w:rPr>
        <w:t xml:space="preserve"> </w:t>
      </w:r>
      <w:r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Pr="005F247D">
        <w:rPr>
          <w:rFonts w:ascii="Times New Roman" w:eastAsia="Times New Roman" w:hAnsi="Times New Roman" w:cs="Times New Roman"/>
          <w:bCs/>
        </w:rPr>
        <w:t xml:space="preserve">, </w:t>
      </w:r>
      <w:r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</w:rPr>
      </w:pPr>
      <w:r w:rsidRPr="005F247D">
        <w:rPr>
          <w:rFonts w:ascii="Times New Roman" w:eastAsia="Times New Roman" w:hAnsi="Times New Roman" w:cs="Times New Roman"/>
          <w:bCs/>
        </w:rPr>
        <w:t>По соглашению сторон возможна выдача аванса в размере до 30 % от стоимости договора на приобретение оборудования, материалов.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 договора, раздела 4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</w:rPr>
        <w:t xml:space="preserve"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</w:t>
      </w:r>
      <w:proofErr w:type="spellStart"/>
      <w:r w:rsidRPr="005F247D">
        <w:rPr>
          <w:rFonts w:ascii="Times New Roman" w:eastAsia="Times New Roman" w:hAnsi="Times New Roman" w:cs="Times New Roman"/>
        </w:rPr>
        <w:t>взрывозащите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 xml:space="preserve">фикаты </w:t>
      </w:r>
      <w:r w:rsidRPr="005F247D">
        <w:rPr>
          <w:rFonts w:ascii="Times New Roman" w:eastAsia="Times New Roman" w:hAnsi="Times New Roman" w:cs="Times New Roman"/>
        </w:rPr>
        <w:lastRenderedPageBreak/>
        <w:t>соответствия требованиям технического регламента о безопасности машин и оборудования и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 xml:space="preserve">Положение  о пропускном и </w:t>
      </w:r>
      <w:proofErr w:type="spellStart"/>
      <w:r w:rsidRPr="005F247D">
        <w:rPr>
          <w:rFonts w:ascii="Times New Roman" w:eastAsia="Times New Roman" w:hAnsi="Times New Roman" w:cs="Times New Roman"/>
        </w:rPr>
        <w:t>внутриобъектовом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5F247D">
        <w:rPr>
          <w:rFonts w:ascii="Times New Roman" w:eastAsia="Times New Roman" w:hAnsi="Times New Roman" w:cs="Times New Roman"/>
        </w:rPr>
        <w:t>режимах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4.7. Названные в </w:t>
      </w:r>
      <w:proofErr w:type="spellStart"/>
      <w:r w:rsidRPr="005F247D">
        <w:rPr>
          <w:rFonts w:ascii="Times New Roman" w:eastAsia="Times New Roman" w:hAnsi="Times New Roman" w:cs="Times New Roman"/>
          <w:color w:val="000000"/>
        </w:rPr>
        <w:t>п.п</w:t>
      </w:r>
      <w:proofErr w:type="spellEnd"/>
      <w:r w:rsidRPr="005F247D">
        <w:rPr>
          <w:rFonts w:ascii="Times New Roman" w:eastAsia="Times New Roman" w:hAnsi="Times New Roman" w:cs="Times New Roman"/>
          <w:color w:val="000000"/>
        </w:rPr>
        <w:t>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4.11. В случае привлечения Подрядчиком (субподрядчиками) для выполнения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работ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4.15. Заказчик вправе в любое время осуществлять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контроль за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4.19. </w:t>
      </w:r>
      <w:proofErr w:type="gramStart"/>
      <w:r w:rsidRPr="005F247D">
        <w:rPr>
          <w:rFonts w:ascii="Times New Roman" w:eastAsia="Times New Roman" w:hAnsi="Times New Roman" w:cs="Times New Roman"/>
        </w:rPr>
        <w:t>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) осуществляется по письменному согласованию с Заказчиком. Запрос на получение согласия для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 xml:space="preserve">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</w:t>
      </w:r>
      <w:proofErr w:type="spellStart"/>
      <w:r w:rsidRPr="005F247D">
        <w:rPr>
          <w:rFonts w:ascii="Times New Roman" w:eastAsia="Times New Roman" w:hAnsi="Times New Roman" w:cs="Times New Roman"/>
        </w:rPr>
        <w:t>субсубподрядчиков</w:t>
      </w:r>
      <w:proofErr w:type="spellEnd"/>
      <w:r w:rsidRPr="005F247D">
        <w:rPr>
          <w:rFonts w:ascii="Times New Roman" w:eastAsia="Times New Roman" w:hAnsi="Times New Roman" w:cs="Times New Roman"/>
        </w:rPr>
        <w:t>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4.22. </w:t>
      </w:r>
      <w:proofErr w:type="gramStart"/>
      <w:r w:rsidRPr="005F247D">
        <w:rPr>
          <w:rFonts w:ascii="Times New Roman" w:eastAsia="Times New Roman" w:hAnsi="Times New Roman" w:cs="Times New Roman"/>
        </w:rPr>
        <w:t>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</w:t>
      </w:r>
      <w:proofErr w:type="spellStart"/>
      <w:r w:rsidRPr="005F247D">
        <w:rPr>
          <w:rFonts w:ascii="Times New Roman" w:eastAsia="Times New Roman" w:hAnsi="Times New Roman" w:cs="Times New Roman"/>
          <w:lang w:eastAsia="ar-SA"/>
        </w:rPr>
        <w:t>т.ч</w:t>
      </w:r>
      <w:proofErr w:type="spellEnd"/>
      <w:r w:rsidRPr="005F247D">
        <w:rPr>
          <w:rFonts w:ascii="Times New Roman" w:eastAsia="Times New Roman" w:hAnsi="Times New Roman" w:cs="Times New Roman"/>
          <w:lang w:eastAsia="ar-SA"/>
        </w:rPr>
        <w:t xml:space="preserve">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5F247D">
        <w:rPr>
          <w:rFonts w:ascii="Times New Roman" w:eastAsia="Times New Roman" w:hAnsi="Times New Roman" w:cs="Times New Roman"/>
          <w:lang w:eastAsia="ar-SA"/>
        </w:rPr>
        <w:t>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7.4. По завершению выполнения работ Подрядчик передает Заказчику исполнительную документацию в соответствии со СНиП,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действующими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</w:t>
      </w:r>
      <w:proofErr w:type="gramStart"/>
      <w:r w:rsidRPr="005F247D">
        <w:rPr>
          <w:rFonts w:ascii="Times New Roman" w:eastAsia="Times New Roman" w:hAnsi="Times New Roman" w:cs="Times New Roman"/>
        </w:rPr>
        <w:t>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proofErr w:type="gramEnd"/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 xml:space="preserve"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</w:t>
      </w:r>
      <w:r w:rsidRPr="005F247D">
        <w:rPr>
          <w:rFonts w:ascii="Times New Roman" w:eastAsia="Times New Roman" w:hAnsi="Times New Roman" w:cs="Times New Roman"/>
        </w:rPr>
        <w:lastRenderedPageBreak/>
        <w:t>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0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7E18C4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>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proofErr w:type="gramStart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</w:t>
      </w:r>
      <w:proofErr w:type="gramEnd"/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12.6.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12.7.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7E18C4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 xml:space="preserve">0 дней оплачивает Подрядчику фактически выполненные работы. </w:t>
      </w:r>
      <w:proofErr w:type="gramStart"/>
      <w:r w:rsidRPr="005F247D">
        <w:rPr>
          <w:rFonts w:ascii="Times New Roman" w:eastAsia="Times New Roman" w:hAnsi="Times New Roman" w:cs="Times New Roman"/>
        </w:rPr>
        <w:t>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12.9.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был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</w:t>
      </w:r>
      <w:proofErr w:type="gramStart"/>
      <w:r w:rsidRPr="005F247D">
        <w:rPr>
          <w:rFonts w:ascii="Times New Roman" w:eastAsia="Times New Roman" w:hAnsi="Times New Roman" w:cs="Times New Roman"/>
          <w:color w:val="000000"/>
        </w:rPr>
        <w:t>,</w:t>
      </w:r>
      <w:proofErr w:type="gramEnd"/>
      <w:r w:rsidRPr="005F247D">
        <w:rPr>
          <w:rFonts w:ascii="Times New Roman" w:eastAsia="Times New Roman" w:hAnsi="Times New Roman" w:cs="Times New Roman"/>
          <w:color w:val="000000"/>
        </w:rPr>
        <w:t xml:space="preserve">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 xml:space="preserve">Подрядчик уплачивает предусмотренные настоящим разделом неустойки не позднее 5 рабочих дней </w:t>
      </w:r>
      <w:proofErr w:type="gramStart"/>
      <w:r w:rsidRPr="005F247D">
        <w:rPr>
          <w:rFonts w:ascii="Times New Roman" w:eastAsia="Times New Roman" w:hAnsi="Times New Roman" w:cs="Times New Roman"/>
        </w:rPr>
        <w:t>с даты получения</w:t>
      </w:r>
      <w:proofErr w:type="gramEnd"/>
      <w:r w:rsidRPr="005F247D">
        <w:rPr>
          <w:rFonts w:ascii="Times New Roman" w:eastAsia="Times New Roman" w:hAnsi="Times New Roman" w:cs="Times New Roman"/>
        </w:rPr>
        <w:t xml:space="preserve">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  <w:t>2.  Протокол  согласования договорной  цены.</w:t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051D2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697230</wp:posOffset>
                </wp:positionH>
                <wp:positionV relativeFrom="paragraph">
                  <wp:posOffset>225425</wp:posOffset>
                </wp:positionV>
                <wp:extent cx="6435090" cy="1959610"/>
                <wp:effectExtent l="1905" t="5080" r="1905" b="6985"/>
                <wp:wrapSquare wrapText="larges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35090" cy="195961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529"/>
                              <w:gridCol w:w="4394"/>
                            </w:tblGrid>
                            <w:tr w:rsidR="003410AE" w:rsidRPr="00F84D66" w:rsidTr="000A6375">
                              <w:trPr>
                                <w:trHeight w:val="360"/>
                              </w:trPr>
                              <w:tc>
                                <w:tcPr>
                                  <w:tcW w:w="5529" w:type="dxa"/>
                                </w:tcPr>
                                <w:p w:rsidR="003410AE" w:rsidRPr="003B0191" w:rsidRDefault="003410AE" w:rsidP="002D7062">
                                  <w:pPr>
                                    <w:spacing w:after="0" w:line="240" w:lineRule="auto"/>
                                    <w:ind w:left="-720" w:firstLine="720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ООО "СП "ЯНОС"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150522,  Ярославская обл., Ярославский р-он,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п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/о Красные Ткачи, санаторий-профилакторий 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«ЯНОС»</w:t>
                                  </w: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,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дом 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Р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40702810402001099190</w:t>
                                  </w:r>
                                </w:p>
                                <w:p w:rsidR="003410AE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Филиал АКБ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«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Еврофинанс</w:t>
                                  </w:r>
                                  <w:proofErr w:type="spellEnd"/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Моснарбанк</w:t>
                                  </w:r>
                                  <w:proofErr w:type="spell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Ярославль </w:t>
                                  </w:r>
                                </w:p>
                                <w:p w:rsidR="003410AE" w:rsidRPr="003B0191" w:rsidRDefault="003410AE" w:rsidP="000A6375">
                                  <w:pPr>
                                    <w:spacing w:after="0" w:line="240" w:lineRule="auto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г. Ярославль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ИНН 7627025663 КПП 762701001</w:t>
                                  </w:r>
                                </w:p>
                                <w:p w:rsidR="003410AE" w:rsidRPr="003B0191" w:rsidRDefault="003410AE" w:rsidP="005F247D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proofErr w:type="gramStart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К</w:t>
                                  </w:r>
                                  <w:proofErr w:type="gramEnd"/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/счет 30101810300000000731</w:t>
                                  </w:r>
                                </w:p>
                                <w:p w:rsidR="003410AE" w:rsidRPr="003B0191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БИК 047888731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ОКПО 49409137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, </w:t>
                                  </w: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ОГРН 1037602610100</w:t>
                                  </w:r>
                                </w:p>
                                <w:p w:rsidR="003410AE" w:rsidRPr="00423FAA" w:rsidRDefault="003410AE" w:rsidP="003B0191">
                                  <w:pPr>
                                    <w:spacing w:after="0"/>
                                    <w:ind w:left="-720" w:firstLine="72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  <w:r w:rsidRPr="003B0191">
                                    <w:rPr>
                                      <w:rFonts w:ascii="Times New Roman" w:hAnsi="Times New Roman" w:cs="Times New Roman"/>
                                    </w:rPr>
                                    <w:t>Тел/факс: (4852)31-02-15</w:t>
                                  </w:r>
                                </w:p>
                              </w:tc>
                              <w:tc>
                                <w:tcPr>
                                  <w:tcW w:w="4394" w:type="dxa"/>
                                </w:tcPr>
                                <w:p w:rsidR="003410AE" w:rsidRPr="00F84D66" w:rsidRDefault="003410AE" w:rsidP="005F247D">
                                  <w:pPr>
                                    <w:snapToGrid w:val="0"/>
                                    <w:rPr>
                                      <w:sz w:val="23"/>
                                      <w:szCs w:val="2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410AE" w:rsidRPr="00F84D66" w:rsidRDefault="003410AE" w:rsidP="000A6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54.9pt;margin-top:17.75pt;width:506.7pt;height:154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529"/>
                        <w:gridCol w:w="4394"/>
                      </w:tblGrid>
                      <w:tr w:rsidR="003410AE" w:rsidRPr="00F84D66" w:rsidTr="000A6375">
                        <w:trPr>
                          <w:trHeight w:val="360"/>
                        </w:trPr>
                        <w:tc>
                          <w:tcPr>
                            <w:tcW w:w="5529" w:type="dxa"/>
                          </w:tcPr>
                          <w:p w:rsidR="003410AE" w:rsidRPr="003B0191" w:rsidRDefault="003410AE" w:rsidP="002D7062">
                            <w:pPr>
                              <w:spacing w:after="0" w:line="240" w:lineRule="auto"/>
                              <w:ind w:left="-720" w:firstLine="720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ООО "СП "ЯНОС"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150522,  Ярославская обл., Ярославский р-он,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п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/о Красные Ткачи, санаторий-профилакторий 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«ЯНОС»</w:t>
                            </w: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 ,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дом 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Р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40702810402001099190</w:t>
                            </w:r>
                          </w:p>
                          <w:p w:rsidR="003410AE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Филиал АКБ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«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Еврофинанс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Моснарбанк</w:t>
                            </w:r>
                            <w:proofErr w:type="spell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 xml:space="preserve">, Ярославль </w:t>
                            </w:r>
                          </w:p>
                          <w:p w:rsidR="003410AE" w:rsidRPr="003B0191" w:rsidRDefault="003410AE" w:rsidP="000A6375">
                            <w:pPr>
                              <w:spacing w:after="0" w:line="240" w:lineRule="auto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г. Ярославль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ИНН 7627025663 КПП 762701001</w:t>
                            </w:r>
                          </w:p>
                          <w:p w:rsidR="003410AE" w:rsidRPr="003B0191" w:rsidRDefault="003410AE" w:rsidP="005F247D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К</w:t>
                            </w:r>
                            <w:proofErr w:type="gramEnd"/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/счет 30101810300000000731</w:t>
                            </w:r>
                          </w:p>
                          <w:p w:rsidR="003410AE" w:rsidRPr="003B0191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БИК 047888731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ОКПО 49409137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ОГРН 1037602610100</w:t>
                            </w:r>
                          </w:p>
                          <w:p w:rsidR="003410AE" w:rsidRPr="00423FAA" w:rsidRDefault="003410AE" w:rsidP="003B0191">
                            <w:pPr>
                              <w:spacing w:after="0"/>
                              <w:ind w:left="-720" w:firstLine="720"/>
                              <w:rPr>
                                <w:sz w:val="23"/>
                                <w:szCs w:val="23"/>
                              </w:rPr>
                            </w:pPr>
                            <w:r w:rsidRPr="003B0191">
                              <w:rPr>
                                <w:rFonts w:ascii="Times New Roman" w:hAnsi="Times New Roman" w:cs="Times New Roman"/>
                              </w:rPr>
                              <w:t>Тел/факс: (4852)31-02-15</w:t>
                            </w:r>
                          </w:p>
                        </w:tc>
                        <w:tc>
                          <w:tcPr>
                            <w:tcW w:w="4394" w:type="dxa"/>
                          </w:tcPr>
                          <w:p w:rsidR="003410AE" w:rsidRPr="00F84D66" w:rsidRDefault="003410AE" w:rsidP="005F247D">
                            <w:pPr>
                              <w:snapToGrid w:val="0"/>
                              <w:rPr>
                                <w:sz w:val="23"/>
                                <w:szCs w:val="23"/>
                              </w:rPr>
                            </w:pPr>
                          </w:p>
                        </w:tc>
                      </w:tr>
                    </w:tbl>
                    <w:p w:rsidR="003410AE" w:rsidRPr="00F84D66" w:rsidRDefault="003410AE" w:rsidP="000A6375"/>
                  </w:txbxContent>
                </v:textbox>
                <w10:wrap type="square" side="largest" anchorx="page"/>
              </v:shape>
            </w:pict>
          </mc:Fallback>
        </mc:AlternateConten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И.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247D" w:rsidRPr="005F247D" w:rsidRDefault="005F247D" w:rsidP="005F247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47D" w:rsidRPr="006C3DCA" w:rsidRDefault="005F247D" w:rsidP="005F247D">
      <w:pPr>
        <w:spacing w:line="360" w:lineRule="auto"/>
        <w:jc w:val="center"/>
      </w:pP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4"/>
        <w:gridCol w:w="1701"/>
        <w:gridCol w:w="1559"/>
        <w:gridCol w:w="1276"/>
        <w:gridCol w:w="850"/>
        <w:gridCol w:w="992"/>
        <w:gridCol w:w="851"/>
        <w:gridCol w:w="992"/>
      </w:tblGrid>
      <w:tr w:rsidR="005F247D" w:rsidRPr="00FA1B8F" w:rsidTr="00FA1B8F">
        <w:trPr>
          <w:trHeight w:val="1538"/>
        </w:trPr>
        <w:tc>
          <w:tcPr>
            <w:tcW w:w="567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FA1B8F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5F247D" w:rsidRPr="007750C5" w:rsidTr="00FA1B8F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5F247D" w:rsidRPr="005F247D" w:rsidRDefault="005F247D" w:rsidP="00FA1B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4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F1EFC" w:rsidRDefault="005F247D" w:rsidP="00F86B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FF1EFC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7750C5" w:rsidRDefault="005F247D" w:rsidP="006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495266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247D" w:rsidRPr="00FF1EFC" w:rsidTr="00FA1B8F">
        <w:trPr>
          <w:trHeight w:val="371"/>
        </w:trPr>
        <w:tc>
          <w:tcPr>
            <w:tcW w:w="567" w:type="dxa"/>
            <w:shd w:val="clear" w:color="auto" w:fill="auto"/>
            <w:vAlign w:val="center"/>
          </w:tcPr>
          <w:p w:rsidR="005F247D" w:rsidRPr="005F247D" w:rsidRDefault="005F247D" w:rsidP="00FA1B8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shd w:val="clear" w:color="auto" w:fill="auto"/>
            <w:vAlign w:val="center"/>
          </w:tcPr>
          <w:p w:rsidR="005F247D" w:rsidRPr="00FF1EFC" w:rsidRDefault="005F247D" w:rsidP="006773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F247D" w:rsidRPr="001124FD" w:rsidRDefault="005F247D" w:rsidP="00495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F247D" w:rsidRPr="001124FD" w:rsidRDefault="005F247D" w:rsidP="000406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F247D" w:rsidRPr="00FF1EF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F247D" w:rsidRPr="0004068C" w:rsidRDefault="005F247D" w:rsidP="00FA1B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F247D" w:rsidRPr="005F247D" w:rsidRDefault="005F247D" w:rsidP="00FA1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247D" w:rsidRPr="001F7142" w:rsidRDefault="005F247D" w:rsidP="005F247D">
      <w:pPr>
        <w:jc w:val="right"/>
      </w:pPr>
    </w:p>
    <w:p w:rsidR="005F247D" w:rsidRPr="001F7142" w:rsidRDefault="005F247D" w:rsidP="005F247D">
      <w:pPr>
        <w:jc w:val="right"/>
      </w:pPr>
    </w:p>
    <w:p w:rsidR="005F247D" w:rsidRPr="005F247D" w:rsidRDefault="005F247D" w:rsidP="005F247D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5F247D" w:rsidRPr="005F247D" w:rsidRDefault="005F247D" w:rsidP="005F247D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5F247D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906" w:rsidRDefault="00166906" w:rsidP="00E07BEE">
      <w:pPr>
        <w:spacing w:after="0" w:line="240" w:lineRule="auto"/>
      </w:pPr>
      <w:r>
        <w:separator/>
      </w:r>
    </w:p>
  </w:endnote>
  <w:endnote w:type="continuationSeparator" w:id="0">
    <w:p w:rsidR="00166906" w:rsidRDefault="00166906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906" w:rsidRDefault="00166906" w:rsidP="00E07BEE">
      <w:pPr>
        <w:spacing w:after="0" w:line="240" w:lineRule="auto"/>
      </w:pPr>
      <w:r>
        <w:separator/>
      </w:r>
    </w:p>
  </w:footnote>
  <w:footnote w:type="continuationSeparator" w:id="0">
    <w:p w:rsidR="00166906" w:rsidRDefault="00166906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C0"/>
    <w:rsid w:val="0001273D"/>
    <w:rsid w:val="00013CCF"/>
    <w:rsid w:val="0004068C"/>
    <w:rsid w:val="00051D2B"/>
    <w:rsid w:val="000745D3"/>
    <w:rsid w:val="00075761"/>
    <w:rsid w:val="000824C9"/>
    <w:rsid w:val="000A6375"/>
    <w:rsid w:val="000B62C2"/>
    <w:rsid w:val="000B649D"/>
    <w:rsid w:val="000C04AC"/>
    <w:rsid w:val="000E2E10"/>
    <w:rsid w:val="000F3A52"/>
    <w:rsid w:val="000F677A"/>
    <w:rsid w:val="00110923"/>
    <w:rsid w:val="001124FD"/>
    <w:rsid w:val="00113AC8"/>
    <w:rsid w:val="00114B77"/>
    <w:rsid w:val="00166906"/>
    <w:rsid w:val="001716B0"/>
    <w:rsid w:val="00173CF1"/>
    <w:rsid w:val="0019628C"/>
    <w:rsid w:val="001B232E"/>
    <w:rsid w:val="001C0365"/>
    <w:rsid w:val="001D20E4"/>
    <w:rsid w:val="00215262"/>
    <w:rsid w:val="002C756D"/>
    <w:rsid w:val="002D1691"/>
    <w:rsid w:val="002D7062"/>
    <w:rsid w:val="00302E22"/>
    <w:rsid w:val="00305406"/>
    <w:rsid w:val="003410AE"/>
    <w:rsid w:val="0038163B"/>
    <w:rsid w:val="00381D63"/>
    <w:rsid w:val="00390930"/>
    <w:rsid w:val="003B0191"/>
    <w:rsid w:val="003F3308"/>
    <w:rsid w:val="00434C03"/>
    <w:rsid w:val="00495266"/>
    <w:rsid w:val="004B73AD"/>
    <w:rsid w:val="004E061E"/>
    <w:rsid w:val="004F4D48"/>
    <w:rsid w:val="0050744B"/>
    <w:rsid w:val="00526276"/>
    <w:rsid w:val="005A799C"/>
    <w:rsid w:val="005B37D2"/>
    <w:rsid w:val="005F247D"/>
    <w:rsid w:val="006074F9"/>
    <w:rsid w:val="006642B3"/>
    <w:rsid w:val="006668A2"/>
    <w:rsid w:val="0067735E"/>
    <w:rsid w:val="0068561B"/>
    <w:rsid w:val="007750C5"/>
    <w:rsid w:val="007A3B79"/>
    <w:rsid w:val="007E18C4"/>
    <w:rsid w:val="007E220D"/>
    <w:rsid w:val="007E6F1B"/>
    <w:rsid w:val="00820D15"/>
    <w:rsid w:val="00831191"/>
    <w:rsid w:val="008371C8"/>
    <w:rsid w:val="00863F5C"/>
    <w:rsid w:val="00891C9A"/>
    <w:rsid w:val="00893D7A"/>
    <w:rsid w:val="008A5DA3"/>
    <w:rsid w:val="00932E88"/>
    <w:rsid w:val="009612EF"/>
    <w:rsid w:val="00987C3C"/>
    <w:rsid w:val="009A79DA"/>
    <w:rsid w:val="00A00F03"/>
    <w:rsid w:val="00A47054"/>
    <w:rsid w:val="00A71FC0"/>
    <w:rsid w:val="00AF44D6"/>
    <w:rsid w:val="00B208BA"/>
    <w:rsid w:val="00B26693"/>
    <w:rsid w:val="00B443B3"/>
    <w:rsid w:val="00BB2F94"/>
    <w:rsid w:val="00BF1056"/>
    <w:rsid w:val="00C208AC"/>
    <w:rsid w:val="00C27EEA"/>
    <w:rsid w:val="00C355FE"/>
    <w:rsid w:val="00C44BBE"/>
    <w:rsid w:val="00C471A7"/>
    <w:rsid w:val="00C81BA8"/>
    <w:rsid w:val="00D4784E"/>
    <w:rsid w:val="00DB4F0A"/>
    <w:rsid w:val="00DC27A2"/>
    <w:rsid w:val="00DC7B66"/>
    <w:rsid w:val="00DD1C0A"/>
    <w:rsid w:val="00E07BEE"/>
    <w:rsid w:val="00E769D9"/>
    <w:rsid w:val="00E902BE"/>
    <w:rsid w:val="00F56662"/>
    <w:rsid w:val="00F6484C"/>
    <w:rsid w:val="00F86BD6"/>
    <w:rsid w:val="00F8731B"/>
    <w:rsid w:val="00FA1B8F"/>
    <w:rsid w:val="00FB6A21"/>
    <w:rsid w:val="00FC1B5A"/>
    <w:rsid w:val="00FF1AEA"/>
    <w:rsid w:val="00FF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Kirillov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viewer.yandex.ru/r.xml?sk=4d8fb40dd0cf8e2fc0951a0c4f673f5a&amp;url=mailto%3Atender%40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423888-5F3D-4C2E-B036-AE2AC2329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16</Pages>
  <Words>7581</Words>
  <Characters>43212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3</cp:revision>
  <cp:lastPrinted>2016-03-09T10:47:00Z</cp:lastPrinted>
  <dcterms:created xsi:type="dcterms:W3CDTF">2016-03-10T12:22:00Z</dcterms:created>
  <dcterms:modified xsi:type="dcterms:W3CDTF">2016-03-15T07:51:00Z</dcterms:modified>
</cp:coreProperties>
</file>